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D662E" w:rsidRDefault="006F1E02">
      <w:pPr>
        <w:jc w:val="both"/>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Ficha 3</w:t>
      </w:r>
    </w:p>
    <w:p w14:paraId="00000002" w14:textId="77777777" w:rsidR="001D662E" w:rsidRDefault="001D662E">
      <w:pPr>
        <w:jc w:val="both"/>
        <w:rPr>
          <w:rFonts w:ascii="Times New Roman" w:eastAsia="Times New Roman" w:hAnsi="Times New Roman" w:cs="Times New Roman"/>
          <w:b/>
          <w:sz w:val="24"/>
          <w:szCs w:val="24"/>
          <w:u w:val="single"/>
        </w:rPr>
      </w:pPr>
    </w:p>
    <w:p w14:paraId="00000003" w14:textId="77777777" w:rsidR="001D662E" w:rsidRDefault="006F1E0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Nombre: </w:t>
      </w:r>
      <w:commentRangeStart w:id="0"/>
      <w:r>
        <w:rPr>
          <w:rFonts w:ascii="Times New Roman" w:eastAsia="Times New Roman" w:hAnsi="Times New Roman" w:cs="Times New Roman"/>
          <w:sz w:val="24"/>
          <w:szCs w:val="24"/>
        </w:rPr>
        <w:t xml:space="preserve">Dante Aguirre </w:t>
      </w:r>
      <w:proofErr w:type="spellStart"/>
      <w:r>
        <w:rPr>
          <w:rFonts w:ascii="Times New Roman" w:eastAsia="Times New Roman" w:hAnsi="Times New Roman" w:cs="Times New Roman"/>
          <w:sz w:val="24"/>
          <w:szCs w:val="24"/>
        </w:rPr>
        <w:t>Cattoni</w:t>
      </w:r>
      <w:commentRangeEnd w:id="0"/>
      <w:proofErr w:type="spellEnd"/>
      <w:r w:rsidR="00235C4D">
        <w:rPr>
          <w:rStyle w:val="Refdecomentario"/>
        </w:rPr>
        <w:commentReference w:id="0"/>
      </w:r>
    </w:p>
    <w:p w14:paraId="00000004" w14:textId="77777777" w:rsidR="001D662E" w:rsidRDefault="006F1E0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Fecha: 4 de </w:t>
      </w:r>
      <w:proofErr w:type="gramStart"/>
      <w:r>
        <w:rPr>
          <w:rFonts w:ascii="Times New Roman" w:eastAsia="Times New Roman" w:hAnsi="Times New Roman" w:cs="Times New Roman"/>
          <w:sz w:val="24"/>
          <w:szCs w:val="24"/>
        </w:rPr>
        <w:t>Noviembre</w:t>
      </w:r>
      <w:proofErr w:type="gramEnd"/>
      <w:r>
        <w:rPr>
          <w:rFonts w:ascii="Times New Roman" w:eastAsia="Times New Roman" w:hAnsi="Times New Roman" w:cs="Times New Roman"/>
          <w:sz w:val="24"/>
          <w:szCs w:val="24"/>
        </w:rPr>
        <w:t>, 2021</w:t>
      </w:r>
    </w:p>
    <w:p w14:paraId="00000005" w14:textId="77777777" w:rsidR="001D662E" w:rsidRDefault="001D662E">
      <w:pPr>
        <w:jc w:val="both"/>
        <w:rPr>
          <w:rFonts w:ascii="Times New Roman" w:eastAsia="Times New Roman" w:hAnsi="Times New Roman" w:cs="Times New Roman"/>
          <w:sz w:val="24"/>
          <w:szCs w:val="24"/>
        </w:rPr>
      </w:pPr>
    </w:p>
    <w:p w14:paraId="00000006" w14:textId="3CF729B9" w:rsidR="001D662E" w:rsidRDefault="006F1E02">
      <w:pPr>
        <w:jc w:val="both"/>
        <w:rPr>
          <w:rFonts w:ascii="Times New Roman" w:eastAsia="Times New Roman" w:hAnsi="Times New Roman" w:cs="Times New Roman"/>
        </w:rPr>
      </w:pPr>
      <w:r>
        <w:rPr>
          <w:rFonts w:ascii="Times New Roman" w:eastAsia="Times New Roman" w:hAnsi="Times New Roman" w:cs="Times New Roman"/>
          <w:sz w:val="24"/>
          <w:szCs w:val="24"/>
        </w:rPr>
        <w:t>Becker, H. (2011). “Abrumado por la bibliografía”. En: Manual de escritura para científicos sociales: cómo empezar y terminar una tesis, un libro o un artículo. Siglo Veintiuno Editores, Buenos Aires (pp. 171-187)</w:t>
      </w:r>
    </w:p>
    <w:p w14:paraId="00000007" w14:textId="77777777" w:rsidR="001D662E" w:rsidRDefault="001D662E">
      <w:pPr>
        <w:jc w:val="both"/>
        <w:rPr>
          <w:rFonts w:ascii="Times New Roman" w:eastAsia="Times New Roman" w:hAnsi="Times New Roman" w:cs="Times New Roman"/>
        </w:rPr>
      </w:pPr>
    </w:p>
    <w:p w14:paraId="00000008" w14:textId="77777777" w:rsidR="001D662E" w:rsidRDefault="006F1E02">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Palabras clave</w:t>
      </w:r>
    </w:p>
    <w:p w14:paraId="00000009" w14:textId="710870A0" w:rsidR="001D662E" w:rsidRDefault="006F1E0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Uso de bibliografía, Bibliografía clásica, Procesos de escritura, Trabajo científico, Originalidad</w:t>
      </w:r>
    </w:p>
    <w:p w14:paraId="0000000A" w14:textId="77777777" w:rsidR="001D662E" w:rsidRDefault="001D662E">
      <w:pPr>
        <w:jc w:val="both"/>
        <w:rPr>
          <w:rFonts w:ascii="Times New Roman" w:eastAsia="Times New Roman" w:hAnsi="Times New Roman" w:cs="Times New Roman"/>
          <w:b/>
          <w:sz w:val="24"/>
          <w:szCs w:val="24"/>
          <w:u w:val="single"/>
        </w:rPr>
      </w:pPr>
    </w:p>
    <w:p w14:paraId="0000000B" w14:textId="77777777" w:rsidR="001D662E" w:rsidRDefault="006F1E02">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Síntesis</w:t>
      </w:r>
    </w:p>
    <w:p w14:paraId="0000000C" w14:textId="77777777" w:rsidR="001D662E" w:rsidRDefault="001D662E">
      <w:pPr>
        <w:jc w:val="both"/>
        <w:rPr>
          <w:rFonts w:ascii="Times New Roman" w:eastAsia="Times New Roman" w:hAnsi="Times New Roman" w:cs="Times New Roman"/>
          <w:b/>
          <w:sz w:val="24"/>
          <w:szCs w:val="24"/>
          <w:u w:val="single"/>
        </w:rPr>
      </w:pPr>
    </w:p>
    <w:p w14:paraId="0000000D" w14:textId="77777777" w:rsidR="001D662E" w:rsidRDefault="006F1E0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capítulo del texto leído se centra en el uso provechoso de la bibliografía al momento de desarrollar y redactar un trabajo científico, incluyendo diferentes tipos de funciones del material bibliográfico y sugiriendo maneras de emplear la creatividad y originalidad en este tipo de escritos.</w:t>
      </w:r>
      <w:commentRangeStart w:id="1"/>
      <w:r>
        <w:rPr>
          <w:rFonts w:ascii="Times New Roman" w:eastAsia="Times New Roman" w:hAnsi="Times New Roman" w:cs="Times New Roman"/>
          <w:sz w:val="24"/>
          <w:szCs w:val="24"/>
        </w:rPr>
        <w:t>*</w:t>
      </w:r>
      <w:commentRangeEnd w:id="1"/>
      <w:r w:rsidR="00DE04A7">
        <w:rPr>
          <w:rStyle w:val="Refdecomentario"/>
        </w:rPr>
        <w:commentReference w:id="1"/>
      </w:r>
      <w:r>
        <w:rPr>
          <w:rFonts w:ascii="Times New Roman" w:eastAsia="Times New Roman" w:hAnsi="Times New Roman" w:cs="Times New Roman"/>
          <w:sz w:val="24"/>
          <w:szCs w:val="24"/>
        </w:rPr>
        <w:t xml:space="preserve"> Respecto al objetivo de esta sección del texto, puede deducirse que corresponde a guiar al lector en su trabajo escrito, específicamente en el empleo de bibliografía y teorías relacionadas a su tema de investigación.</w:t>
      </w:r>
    </w:p>
    <w:p w14:paraId="0000000E" w14:textId="77777777" w:rsidR="001D662E" w:rsidRDefault="001D662E">
      <w:pPr>
        <w:jc w:val="both"/>
        <w:rPr>
          <w:rFonts w:ascii="Times New Roman" w:eastAsia="Times New Roman" w:hAnsi="Times New Roman" w:cs="Times New Roman"/>
          <w:sz w:val="24"/>
          <w:szCs w:val="24"/>
        </w:rPr>
      </w:pPr>
    </w:p>
    <w:p w14:paraId="0000000F" w14:textId="77777777" w:rsidR="001D662E" w:rsidRDefault="006F1E0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primer lugar, el autor menciona seis usos de la bibliografía clásica propuestos por </w:t>
      </w:r>
      <w:proofErr w:type="spellStart"/>
      <w:r>
        <w:rPr>
          <w:rFonts w:ascii="Times New Roman" w:eastAsia="Times New Roman" w:hAnsi="Times New Roman" w:cs="Times New Roman"/>
          <w:sz w:val="24"/>
          <w:szCs w:val="24"/>
        </w:rPr>
        <w:t>Stinchcombe</w:t>
      </w:r>
      <w:proofErr w:type="spellEnd"/>
      <w:r>
        <w:rPr>
          <w:rFonts w:ascii="Times New Roman" w:eastAsia="Times New Roman" w:hAnsi="Times New Roman" w:cs="Times New Roman"/>
          <w:sz w:val="24"/>
          <w:szCs w:val="24"/>
        </w:rPr>
        <w:t xml:space="preserve"> (1982), los cuales el autor divide entre los útiles para la primera etapa de procesos de escritura, y los útiles para el acto de escribir. Los primeros corresponden a la bibliografía clásica como una fuente de ideas, como fuentes de hipótesis, además de poseer una función organizacional. Los demás usos corresponden a las obras clásicas como ejemplo de las virtudes que podría poseer un trabajo científico, como tareas para que desarrollen los estudiantes, o como una manera de mostrar a qué campo de pensamiento se pertenece.</w:t>
      </w:r>
    </w:p>
    <w:p w14:paraId="00000010" w14:textId="77777777" w:rsidR="001D662E" w:rsidRDefault="001D662E">
      <w:pPr>
        <w:jc w:val="both"/>
        <w:rPr>
          <w:rFonts w:ascii="Times New Roman" w:eastAsia="Times New Roman" w:hAnsi="Times New Roman" w:cs="Times New Roman"/>
          <w:sz w:val="24"/>
          <w:szCs w:val="24"/>
        </w:rPr>
      </w:pPr>
    </w:p>
    <w:p w14:paraId="00000011" w14:textId="35D007C4" w:rsidR="001D662E" w:rsidRDefault="006F1E0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segundo lugar, el autor pasa a señalar maneras de usar la </w:t>
      </w:r>
      <w:proofErr w:type="gramStart"/>
      <w:r>
        <w:rPr>
          <w:rFonts w:ascii="Times New Roman" w:eastAsia="Times New Roman" w:hAnsi="Times New Roman" w:cs="Times New Roman"/>
          <w:sz w:val="24"/>
          <w:szCs w:val="24"/>
        </w:rPr>
        <w:t>bibliografía propuestas</w:t>
      </w:r>
      <w:proofErr w:type="gramEnd"/>
      <w:r>
        <w:rPr>
          <w:rFonts w:ascii="Times New Roman" w:eastAsia="Times New Roman" w:hAnsi="Times New Roman" w:cs="Times New Roman"/>
          <w:sz w:val="24"/>
          <w:szCs w:val="24"/>
        </w:rPr>
        <w:t xml:space="preserve"> por él, debido a que considera que,</w:t>
      </w:r>
      <w:ins w:id="2" w:author="CLAUDIO DUARTE" w:date="2021-11-10T10:29:00Z">
        <w:r w:rsidR="00235C4D">
          <w:rPr>
            <w:rFonts w:ascii="Times New Roman" w:eastAsia="Times New Roman" w:hAnsi="Times New Roman" w:cs="Times New Roman"/>
            <w:sz w:val="24"/>
            <w:szCs w:val="24"/>
          </w:rPr>
          <w:t xml:space="preserve"> </w:t>
        </w:r>
      </w:ins>
      <w:r>
        <w:rPr>
          <w:rFonts w:ascii="Times New Roman" w:eastAsia="Times New Roman" w:hAnsi="Times New Roman" w:cs="Times New Roman"/>
          <w:sz w:val="24"/>
          <w:szCs w:val="24"/>
        </w:rPr>
        <w:t>las maneras de usar la bibliografía mencionadas no responden a cómo usar literatura de un tema específico. Él expone la importancia de recoger el material existente sobre el tema, para así ir, de cierta manera, uniendo piezas existentes, como argumentaciones y estudios, y agregando algunas nuevas que le entreguen originalidad, para así también evitar caer en el plagio.</w:t>
      </w:r>
    </w:p>
    <w:p w14:paraId="00000012" w14:textId="77777777" w:rsidR="001D662E" w:rsidRDefault="001D662E">
      <w:pPr>
        <w:jc w:val="both"/>
        <w:rPr>
          <w:rFonts w:ascii="Times New Roman" w:eastAsia="Times New Roman" w:hAnsi="Times New Roman" w:cs="Times New Roman"/>
          <w:sz w:val="24"/>
          <w:szCs w:val="24"/>
        </w:rPr>
      </w:pPr>
    </w:p>
    <w:p w14:paraId="00000013" w14:textId="77777777" w:rsidR="001D662E" w:rsidRDefault="006F1E0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tercer lugar, el autor menciona que, así como el uso de bibliografía tiene un lado positivo, también puede tener un lado negativo, correspondiente a prestar demasiada atención a las teorías o argumentos utilizados por estos materiales, lo que puede llegar a deformar la argumentación que se pretende realizar.</w:t>
      </w:r>
    </w:p>
    <w:p w14:paraId="00000014" w14:textId="77777777" w:rsidR="001D662E" w:rsidRDefault="001D662E">
      <w:pPr>
        <w:jc w:val="both"/>
        <w:rPr>
          <w:rFonts w:ascii="Times New Roman" w:eastAsia="Times New Roman" w:hAnsi="Times New Roman" w:cs="Times New Roman"/>
          <w:sz w:val="24"/>
          <w:szCs w:val="24"/>
        </w:rPr>
      </w:pPr>
    </w:p>
    <w:p w14:paraId="00000015" w14:textId="77777777" w:rsidR="001D662E" w:rsidRDefault="006F1E0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conclusión, las diversas maneras de utilizar el material bibliográfico aportan a guiar al investigador en su trabajo, de manera que utilice la bibliografía, y que la bibliografía no lo utilice a él (Becker, 2011).</w:t>
      </w:r>
    </w:p>
    <w:p w14:paraId="00000016" w14:textId="77777777" w:rsidR="001D662E" w:rsidRDefault="001D662E">
      <w:pPr>
        <w:jc w:val="both"/>
        <w:rPr>
          <w:rFonts w:ascii="Times New Roman" w:eastAsia="Times New Roman" w:hAnsi="Times New Roman" w:cs="Times New Roman"/>
          <w:sz w:val="24"/>
          <w:szCs w:val="24"/>
        </w:rPr>
      </w:pPr>
    </w:p>
    <w:p w14:paraId="00000017" w14:textId="77777777" w:rsidR="001D662E" w:rsidRDefault="006F1E02">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Comentario</w:t>
      </w:r>
    </w:p>
    <w:p w14:paraId="00000018" w14:textId="77777777" w:rsidR="001D662E" w:rsidRDefault="001D662E">
      <w:pPr>
        <w:jc w:val="both"/>
        <w:rPr>
          <w:rFonts w:ascii="Times New Roman" w:eastAsia="Times New Roman" w:hAnsi="Times New Roman" w:cs="Times New Roman"/>
          <w:b/>
          <w:sz w:val="24"/>
          <w:szCs w:val="24"/>
          <w:u w:val="single"/>
        </w:rPr>
      </w:pPr>
    </w:p>
    <w:p w14:paraId="00000019" w14:textId="77777777" w:rsidR="001D662E" w:rsidRDefault="006F1E02">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¿Cuál es el espacio para la creatividad del investigador o la investigadora en la revisión de la bibliografía?</w:t>
      </w:r>
    </w:p>
    <w:p w14:paraId="0000001A" w14:textId="77777777" w:rsidR="001D662E" w:rsidRDefault="001D662E">
      <w:pPr>
        <w:jc w:val="both"/>
        <w:rPr>
          <w:rFonts w:ascii="Times New Roman" w:eastAsia="Times New Roman" w:hAnsi="Times New Roman" w:cs="Times New Roman"/>
          <w:i/>
          <w:sz w:val="24"/>
          <w:szCs w:val="24"/>
        </w:rPr>
      </w:pPr>
    </w:p>
    <w:p w14:paraId="0000001B" w14:textId="562124CD" w:rsidR="001D662E" w:rsidRDefault="006F1E0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Dentro del trabajo del investigador o investigadora, a partir de lo señalado por el autor, el espacio que se le da a la originalidad y creatividad corresponde a la manera en la que se utilice la bibliografía, y los aportes con los que será vinculada en el trabajo científico. Es mencionado reiteradas veces en el capítulo leído que es importante realizar un trabajo que, por lo menos, contenga algo mínimamente nuevo a lo anteriormente estudiado y argumentado, lo cual puede consistir en la vinculación de una teoría ya existente con alguna idea del investigador. Respecto a lo anterior, se entrega como ejemplo el proyecto en madera de una persona, quien la ha diseñado y ha cortado algunas piezas acordes a este diseño, pero también posee piezas pre hechas, de las cuales hará uso para no tener que crearlas una vez más (Becker, 2011). El hecho de que la persona haga uso de las piezas pre hechas no significa que la mesa deje de ser suya, sólo vincula su diseño con lo que ya se encuentra disponible.  Por último, al llevar a cabo este tipo de vínculos, se debe tener cuidado con centrarse demasiado en la bibliografía, dado que esto puede llegar a deformar la argumentación e idea que se tenía en un principio respecto al tema de interés.</w:t>
      </w:r>
    </w:p>
    <w:p w14:paraId="0000001C" w14:textId="77777777" w:rsidR="001D662E" w:rsidRDefault="001D662E">
      <w:pPr>
        <w:jc w:val="both"/>
        <w:rPr>
          <w:rFonts w:ascii="Times New Roman" w:eastAsia="Times New Roman" w:hAnsi="Times New Roman" w:cs="Times New Roman"/>
          <w:sz w:val="24"/>
          <w:szCs w:val="24"/>
        </w:rPr>
      </w:pPr>
    </w:p>
    <w:p w14:paraId="0000001D" w14:textId="77777777" w:rsidR="001D662E" w:rsidRDefault="001D662E">
      <w:pPr>
        <w:jc w:val="both"/>
        <w:rPr>
          <w:rFonts w:ascii="Times New Roman" w:eastAsia="Times New Roman" w:hAnsi="Times New Roman" w:cs="Times New Roman"/>
          <w:b/>
          <w:sz w:val="24"/>
          <w:szCs w:val="24"/>
          <w:u w:val="single"/>
        </w:rPr>
      </w:pPr>
    </w:p>
    <w:p w14:paraId="0000001E" w14:textId="77777777" w:rsidR="001D662E" w:rsidRDefault="006F1E02">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Citas</w:t>
      </w:r>
    </w:p>
    <w:p w14:paraId="0000001F" w14:textId="77777777" w:rsidR="001D662E" w:rsidRDefault="001D662E">
      <w:pPr>
        <w:jc w:val="both"/>
        <w:rPr>
          <w:rFonts w:ascii="Times New Roman" w:eastAsia="Times New Roman" w:hAnsi="Times New Roman" w:cs="Times New Roman"/>
        </w:rPr>
      </w:pPr>
    </w:p>
    <w:p w14:paraId="00000020" w14:textId="77777777" w:rsidR="001D662E" w:rsidRDefault="006F1E0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“Una buena forma de probar su originalidad es vincular su idea a una tradición cuya literatura ya haya sido explorada. Relacionar su trabajo a una estrella bien investigada académicamente los ayudará a comprobar que no está rehaciendo algo que ya se ha hecho.” (Becker, 2011, pp. 174)</w:t>
      </w:r>
    </w:p>
    <w:p w14:paraId="00000021" w14:textId="77777777" w:rsidR="001D662E" w:rsidRDefault="001D662E">
      <w:pPr>
        <w:jc w:val="both"/>
        <w:rPr>
          <w:rFonts w:ascii="Times New Roman" w:eastAsia="Times New Roman" w:hAnsi="Times New Roman" w:cs="Times New Roman"/>
          <w:sz w:val="24"/>
          <w:szCs w:val="24"/>
        </w:rPr>
      </w:pPr>
    </w:p>
    <w:p w14:paraId="00000022" w14:textId="77777777" w:rsidR="001D662E" w:rsidRDefault="006F1E0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“Ese es el lado bueno de la bibliografía. El lado malo es que, si le prestamos demasiada atención, podemos deformar la argumentación que deseamos hacer.” (Becker, 2011, pp. 184)</w:t>
      </w:r>
    </w:p>
    <w:p w14:paraId="00000023" w14:textId="77777777" w:rsidR="001D662E" w:rsidRDefault="001D662E">
      <w:pPr>
        <w:rPr>
          <w:rFonts w:ascii="Times New Roman" w:eastAsia="Times New Roman" w:hAnsi="Times New Roman" w:cs="Times New Roman"/>
        </w:rPr>
      </w:pPr>
    </w:p>
    <w:sectPr w:rsidR="001D662E">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0:30:00Z" w:initials="CD">
    <w:p w14:paraId="08C6C2FF" w14:textId="5C174446" w:rsidR="00235C4D" w:rsidRDefault="00235C4D">
      <w:pPr>
        <w:pStyle w:val="Textocomentario"/>
      </w:pPr>
      <w:r>
        <w:rPr>
          <w:rStyle w:val="Refdecomentario"/>
        </w:rPr>
        <w:annotationRef/>
      </w:r>
      <w:r>
        <w:t>Muy buen trabajo. NOTA: 7.0</w:t>
      </w:r>
    </w:p>
  </w:comment>
  <w:comment w:id="1" w:author="CLAUDIO DUARTE" w:date="2021-11-10T10:28:00Z" w:initials="CD">
    <w:p w14:paraId="40E77ECF" w14:textId="014CB001" w:rsidR="00DE04A7" w:rsidRDefault="00DE04A7">
      <w:pPr>
        <w:pStyle w:val="Textocomentario"/>
      </w:pPr>
      <w:r>
        <w:rPr>
          <w:rStyle w:val="Refdecomentario"/>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C6C2FF" w15:done="0"/>
  <w15:commentEx w15:paraId="40E77E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1DB4" w16cex:dateUtc="2021-11-10T13:30:00Z"/>
  <w16cex:commentExtensible w16cex:durableId="25361D52" w16cex:dateUtc="2021-11-10T13: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C6C2FF" w16cid:durableId="25361DB4"/>
  <w16cid:commentId w16cid:paraId="40E77ECF" w16cid:durableId="25361D5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62E"/>
    <w:rsid w:val="001D662E"/>
    <w:rsid w:val="00235C4D"/>
    <w:rsid w:val="006F1E02"/>
    <w:rsid w:val="00DE04A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84C12"/>
  <w15:docId w15:val="{BCD9BC1D-99D3-4D8E-A08D-493B2117F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 w:eastAsia="es-C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Refdecomentario">
    <w:name w:val="annotation reference"/>
    <w:basedOn w:val="Fuentedeprrafopredeter"/>
    <w:uiPriority w:val="99"/>
    <w:semiHidden/>
    <w:unhideWhenUsed/>
    <w:rsid w:val="00DE04A7"/>
    <w:rPr>
      <w:sz w:val="16"/>
      <w:szCs w:val="16"/>
    </w:rPr>
  </w:style>
  <w:style w:type="paragraph" w:styleId="Textocomentario">
    <w:name w:val="annotation text"/>
    <w:basedOn w:val="Normal"/>
    <w:link w:val="TextocomentarioCar"/>
    <w:uiPriority w:val="99"/>
    <w:semiHidden/>
    <w:unhideWhenUsed/>
    <w:rsid w:val="00DE04A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E04A7"/>
    <w:rPr>
      <w:sz w:val="20"/>
      <w:szCs w:val="20"/>
    </w:rPr>
  </w:style>
  <w:style w:type="paragraph" w:styleId="Asuntodelcomentario">
    <w:name w:val="annotation subject"/>
    <w:basedOn w:val="Textocomentario"/>
    <w:next w:val="Textocomentario"/>
    <w:link w:val="AsuntodelcomentarioCar"/>
    <w:uiPriority w:val="99"/>
    <w:semiHidden/>
    <w:unhideWhenUsed/>
    <w:rsid w:val="00DE04A7"/>
    <w:rPr>
      <w:b/>
      <w:bCs/>
    </w:rPr>
  </w:style>
  <w:style w:type="character" w:customStyle="1" w:styleId="AsuntodelcomentarioCar">
    <w:name w:val="Asunto del comentario Car"/>
    <w:basedOn w:val="TextocomentarioCar"/>
    <w:link w:val="Asuntodelcomentario"/>
    <w:uiPriority w:val="99"/>
    <w:semiHidden/>
    <w:rsid w:val="00DE04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679</Words>
  <Characters>3739</Characters>
  <Application>Microsoft Office Word</Application>
  <DocSecurity>0</DocSecurity>
  <Lines>31</Lines>
  <Paragraphs>8</Paragraphs>
  <ScaleCrop>false</ScaleCrop>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DUARTE</dc:creator>
  <cp:lastModifiedBy>CLAUDIO DUARTE</cp:lastModifiedBy>
  <cp:revision>3</cp:revision>
  <dcterms:created xsi:type="dcterms:W3CDTF">2021-11-10T13:28:00Z</dcterms:created>
  <dcterms:modified xsi:type="dcterms:W3CDTF">2021-11-10T13:30:00Z</dcterms:modified>
</cp:coreProperties>
</file>